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C75939" w:rsidRDefault="00C75939" w:rsidP="00FD5FF6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bookmarkEnd w:id="0"/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Default="00F14578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C75939">
              <w:rPr>
                <w:sz w:val="18"/>
                <w:szCs w:val="18"/>
              </w:rPr>
              <w:tab/>
            </w:r>
          </w:p>
          <w:p w:rsidR="00C75939" w:rsidRPr="007A3FFB" w:rsidRDefault="00C75939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Presný, neskrátený názov žiadateľa.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  <w:p w:rsidR="00C75939" w:rsidRPr="007A3FFB" w:rsidRDefault="00C75939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 názov projektu zhodujúci sa s názvom projektu uvedeným v zozname projektov, ktorý vyjadruje zámer projektu a ktorý bude vo všetkých relevantných častiach Žiadosti o nenávratný finančný príspevok (ďalej len „ŽoNFP“) vrátane všetkých príloh uvádzaný rovnako.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8369BC" w:rsidRDefault="008369BC" w:rsidP="008369BC">
            <w:pPr>
              <w:rPr>
                <w:rFonts w:cs="Times New Roman"/>
                <w:i/>
                <w:color w:val="0000FF"/>
                <w:sz w:val="18"/>
                <w:szCs w:val="18"/>
              </w:rPr>
            </w:pPr>
            <w:r>
              <w:rPr>
                <w:rFonts w:cs="Times New Roman"/>
                <w:i/>
                <w:color w:val="0000FF"/>
                <w:sz w:val="18"/>
                <w:szCs w:val="18"/>
              </w:rPr>
              <w:t xml:space="preserve">COV = NFP (EÚ zdroj + spolufinancovanie zo ŠR) + vlastné zdroje prijímateľa 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Príklad: 1 000 € 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Uvádza sa v zmysle vyzvania na predkladanie ŽoNFP resp. príslušnej časti OPII.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Príklad: 950 €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AC5F1E" w:rsidRDefault="00956CE1" w:rsidP="007A3FFB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  <w:r w:rsidR="00AC5F1E">
              <w:rPr>
                <w:sz w:val="18"/>
                <w:szCs w:val="18"/>
              </w:rPr>
              <w:t xml:space="preserve"> </w:t>
            </w:r>
          </w:p>
          <w:p w:rsidR="00956CE1" w:rsidRPr="00A56568" w:rsidRDefault="00AC5F1E" w:rsidP="007A3FFB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P</w:t>
            </w: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 xml:space="preserve">re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projekty TP OPII nerelevantné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DA441C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>
              <w:rPr>
                <w:sz w:val="18"/>
                <w:szCs w:val="18"/>
              </w:rPr>
              <w:t xml:space="preserve">komunikáciu vo veci ŽoNFP a </w:t>
            </w:r>
            <w:r w:rsidRPr="007A3FFB">
              <w:rPr>
                <w:sz w:val="18"/>
                <w:szCs w:val="18"/>
              </w:rPr>
              <w:t>doručovanie písomností</w:t>
            </w:r>
            <w:r>
              <w:rPr>
                <w:sz w:val="18"/>
                <w:szCs w:val="18"/>
              </w:rPr>
              <w:t xml:space="preserve">. </w:t>
            </w:r>
            <w:r w:rsidRPr="00F27B48">
              <w:rPr>
                <w:sz w:val="18"/>
                <w:szCs w:val="18"/>
              </w:rPr>
              <w:t xml:space="preserve">Žiadateľ uvedie jednu alebo viac osôb, ktorým budú doručované písomnosti a informácie v konaní o </w:t>
            </w:r>
            <w:r>
              <w:rPr>
                <w:sz w:val="18"/>
                <w:szCs w:val="18"/>
              </w:rPr>
              <w:t>ŽoNFP</w:t>
            </w:r>
            <w:r w:rsidRPr="00F27B48">
              <w:rPr>
                <w:sz w:val="18"/>
                <w:szCs w:val="18"/>
              </w:rPr>
              <w:t xml:space="preserve"> a uvedie adresu, na ktorú majú byť doručované písomnosti. V</w:t>
            </w:r>
            <w:r>
              <w:rPr>
                <w:sz w:val="18"/>
                <w:szCs w:val="18"/>
              </w:rPr>
              <w:t> </w:t>
            </w:r>
            <w:r w:rsidRPr="00F27B48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 xml:space="preserve">, ak </w:t>
            </w:r>
            <w:r w:rsidRPr="00F27B48">
              <w:rPr>
                <w:sz w:val="18"/>
                <w:szCs w:val="18"/>
              </w:rPr>
              <w:t xml:space="preserve">adresa </w:t>
            </w:r>
            <w:r>
              <w:rPr>
                <w:sz w:val="18"/>
                <w:szCs w:val="18"/>
              </w:rPr>
              <w:t xml:space="preserve">podľa predošlej vety </w:t>
            </w:r>
            <w:r w:rsidRPr="00F27B48">
              <w:rPr>
                <w:sz w:val="18"/>
                <w:szCs w:val="18"/>
              </w:rPr>
              <w:t>bude odlišná od</w:t>
            </w:r>
            <w:r>
              <w:rPr>
                <w:sz w:val="18"/>
                <w:szCs w:val="18"/>
              </w:rPr>
              <w:t xml:space="preserve"> </w:t>
            </w:r>
            <w:r w:rsidRPr="00F27B48">
              <w:rPr>
                <w:sz w:val="18"/>
                <w:szCs w:val="18"/>
              </w:rPr>
              <w:t>adresy žiadateľa uvedenej v</w:t>
            </w:r>
            <w:r>
              <w:rPr>
                <w:sz w:val="18"/>
                <w:szCs w:val="18"/>
              </w:rPr>
              <w:t xml:space="preserve"> </w:t>
            </w:r>
            <w:r w:rsidRPr="00F27B48">
              <w:rPr>
                <w:sz w:val="18"/>
                <w:szCs w:val="18"/>
              </w:rPr>
              <w:t xml:space="preserve">časti 1 </w:t>
            </w:r>
            <w:r>
              <w:rPr>
                <w:sz w:val="18"/>
                <w:szCs w:val="18"/>
              </w:rPr>
              <w:t>ŽoNFP</w:t>
            </w:r>
            <w:r w:rsidRPr="00F27B48">
              <w:rPr>
                <w:sz w:val="18"/>
                <w:szCs w:val="18"/>
              </w:rPr>
              <w:t>, je žiadateľ povinný doložiť splnomocnenie pre osobu uvedenú v</w:t>
            </w:r>
            <w:r>
              <w:rPr>
                <w:sz w:val="18"/>
                <w:szCs w:val="18"/>
              </w:rPr>
              <w:t xml:space="preserve"> </w:t>
            </w:r>
            <w:r w:rsidRPr="00F27B48">
              <w:rPr>
                <w:sz w:val="18"/>
                <w:szCs w:val="18"/>
              </w:rPr>
              <w:t>tejto časti na doručovanie písomností, prípadne na celé konanie o</w:t>
            </w:r>
            <w:r>
              <w:rPr>
                <w:sz w:val="18"/>
                <w:szCs w:val="18"/>
              </w:rPr>
              <w:t xml:space="preserve"> ŽoNFP</w:t>
            </w:r>
            <w:r w:rsidRPr="00F27B48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 xml:space="preserve"> </w:t>
            </w:r>
            <w:r w:rsidRPr="00F27B48">
              <w:rPr>
                <w:sz w:val="18"/>
                <w:szCs w:val="18"/>
              </w:rPr>
              <w:t>zmysle § 25 ods. 5 Správneho poriadku</w:t>
            </w:r>
            <w:r w:rsidRPr="00AD41AC">
              <w:rPr>
                <w:sz w:val="18"/>
                <w:szCs w:val="18"/>
              </w:rPr>
              <w:t xml:space="preserve">, inak sa komunikácia vo veci </w:t>
            </w:r>
            <w:r>
              <w:rPr>
                <w:sz w:val="18"/>
                <w:szCs w:val="18"/>
              </w:rPr>
              <w:t>ŽoNFP</w:t>
            </w:r>
            <w:r w:rsidRPr="00AD41AC">
              <w:rPr>
                <w:sz w:val="18"/>
                <w:szCs w:val="18"/>
              </w:rPr>
              <w:t xml:space="preserve"> a doručovanie písomností uskutoční výhradne prostredníctvom adresy žiadateľa uvedenej v časti 1 </w:t>
            </w:r>
            <w:r>
              <w:rPr>
                <w:sz w:val="18"/>
                <w:szCs w:val="18"/>
              </w:rPr>
              <w:t>ŽoNFP</w:t>
            </w:r>
            <w:r w:rsidRPr="00AD41A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Ak je v tejto časti uvedených viac osôb, písomnosti sa doručujú v poradí: 1. </w:t>
            </w:r>
            <w:r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>
              <w:rPr>
                <w:sz w:val="18"/>
                <w:szCs w:val="18"/>
              </w:rPr>
              <w:t xml:space="preserve"> ŽoNFP; 2. </w:t>
            </w:r>
            <w:r w:rsidRPr="002A17D9">
              <w:rPr>
                <w:sz w:val="18"/>
                <w:szCs w:val="18"/>
              </w:rPr>
              <w:t>žiadateľovi o</w:t>
            </w:r>
            <w:r>
              <w:rPr>
                <w:sz w:val="18"/>
                <w:szCs w:val="18"/>
              </w:rPr>
              <w:t xml:space="preserve"> </w:t>
            </w:r>
            <w:r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>
              <w:rPr>
                <w:sz w:val="18"/>
                <w:szCs w:val="18"/>
              </w:rPr>
              <w:t xml:space="preserve">; 3. </w:t>
            </w:r>
            <w:r w:rsidRPr="002A17D9">
              <w:rPr>
                <w:sz w:val="18"/>
                <w:szCs w:val="18"/>
              </w:rPr>
              <w:t xml:space="preserve">žiadateľovi </w:t>
            </w:r>
            <w:r>
              <w:rPr>
                <w:sz w:val="18"/>
                <w:szCs w:val="18"/>
              </w:rPr>
              <w:t xml:space="preserve">o NFP </w:t>
            </w:r>
            <w:r w:rsidRPr="002A17D9">
              <w:rPr>
                <w:sz w:val="18"/>
                <w:szCs w:val="18"/>
              </w:rPr>
              <w:t>na jeho adresu</w:t>
            </w:r>
            <w:r>
              <w:rPr>
                <w:sz w:val="18"/>
                <w:szCs w:val="18"/>
              </w:rPr>
              <w:t xml:space="preserve">, konkrétne </w:t>
            </w:r>
            <w:r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>
              <w:rPr>
                <w:sz w:val="18"/>
                <w:szCs w:val="18"/>
              </w:rPr>
              <w:t>.“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žiadateľ uvedie názov projektu, ktorý má byť predmetom realizácie v prípade schválenia </w:t>
            </w:r>
            <w:r w:rsidR="00DA441C">
              <w:rPr>
                <w:sz w:val="18"/>
                <w:szCs w:val="18"/>
              </w:rPr>
              <w:t>ŽoNFP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Presný názov projektu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z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hodujúci sa s názvom projektu uvedeným v zozname projektov, ktorý vyjadruje zámer projektu a ktorý bude vo všetkých relevantných častiach ŽoNFP vrátane všetkých príloh </w:t>
            </w:r>
            <w:r w:rsidR="00DA441C">
              <w:rPr>
                <w:rFonts w:cstheme="minorHAnsi"/>
                <w:i/>
                <w:color w:val="0000FF"/>
                <w:sz w:val="18"/>
                <w:szCs w:val="18"/>
              </w:rPr>
              <w:t>uvádzaný rovnako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DA441C"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predvyplnené na áno)</w:t>
            </w:r>
          </w:p>
          <w:p w:rsidR="00C75939" w:rsidRPr="007A3FFB" w:rsidRDefault="00BC4728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V zmysle 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„Partnerskej dohody SR na roky 2014 – 2020“, kap. „3.1.2 </w:t>
            </w:r>
            <w:r w:rsidRPr="00713502">
              <w:rPr>
                <w:rFonts w:cstheme="minorHAnsi"/>
                <w:i/>
                <w:color w:val="0000FF"/>
                <w:sz w:val="18"/>
                <w:szCs w:val="18"/>
              </w:rPr>
              <w:t>Integrované územné stratégie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“ nerelevantné pre OPII.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  <w:p w:rsidR="00C75939" w:rsidRPr="007A3FFB" w:rsidRDefault="00BC4728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V zmysle OPII časť 4.2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C4728" w:rsidRPr="0075726D" w:rsidRDefault="00BC4728" w:rsidP="00BC4728">
            <w:pPr>
              <w:rPr>
                <w:sz w:val="18"/>
                <w:szCs w:val="18"/>
              </w:rPr>
            </w:pPr>
            <w:r w:rsidRPr="0075726D">
              <w:rPr>
                <w:sz w:val="18"/>
                <w:szCs w:val="18"/>
              </w:rPr>
              <w:t>Vzhľadom na to, že ide o projekt, ktorý nie je priamo zameraný na podporu znevýhodnených skupín sa automaticky vyplní nasledovný text:</w:t>
            </w:r>
          </w:p>
          <w:p w:rsidR="003E0CBA" w:rsidRPr="007A3FFB" w:rsidRDefault="00BC4728" w:rsidP="00BC472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„</w:t>
            </w:r>
            <w:r w:rsidRPr="0075726D">
              <w:rPr>
                <w:i/>
                <w:sz w:val="18"/>
                <w:szCs w:val="18"/>
              </w:rPr>
              <w:t>Projekt je v súlade s princípom podpory rovnosti mužov a žien a nediskriminácia.</w:t>
            </w:r>
            <w:r>
              <w:rPr>
                <w:i/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  <w:p w:rsidR="00AC5F1E" w:rsidRPr="007A3FFB" w:rsidRDefault="00AC5F1E" w:rsidP="003E0CBA">
            <w:pPr>
              <w:rPr>
                <w:sz w:val="18"/>
                <w:szCs w:val="18"/>
              </w:rPr>
            </w:pPr>
            <w:r>
              <w:rPr>
                <w:rStyle w:val="Hypertextovprepojenie"/>
                <w:rFonts w:cstheme="minorHAnsi"/>
                <w:i/>
                <w:sz w:val="18"/>
                <w:szCs w:val="18"/>
              </w:rPr>
              <w:t>Pre toto vyzvanie sú relevantné oblasti intervencie 121,122 a 123. Žiadateľ vyberie všetky relevantné oblasti intervencie.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  <w:p w:rsidR="00C75939" w:rsidRPr="00C75939" w:rsidRDefault="00AC5F1E" w:rsidP="003E0CBA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Žiadateľ vyberie možnosť „Verejná správa“.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  <w:p w:rsidR="00AC5F1E" w:rsidRPr="007A3FFB" w:rsidRDefault="00AC5F1E">
            <w:pPr>
              <w:rPr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V prípade projektov technickej pomoci sa zadáva 07 – Neuplatňuje sa.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C75939">
              <w:rPr>
                <w:sz w:val="18"/>
                <w:szCs w:val="18"/>
              </w:rPr>
              <w:t xml:space="preserve"> </w:t>
            </w:r>
            <w:r w:rsidR="00C75939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54036D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</w:p>
          <w:p w:rsidR="00C61B19" w:rsidRPr="0091725B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Žiadateľ v tejto časti uvedie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>popis jednotlivých aktivít projektu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Ž</w:t>
            </w:r>
            <w:r w:rsidRPr="009E0632">
              <w:rPr>
                <w:rFonts w:cstheme="minorHAnsi"/>
                <w:i/>
                <w:color w:val="0000FF"/>
                <w:sz w:val="18"/>
                <w:szCs w:val="18"/>
              </w:rPr>
              <w:t>iadateľ je oprávnený v rámci jednej ŽoNFP zahrnúť aktivity pokrývajúce všetky oblasti intervencie (121 Príprava, vykonávanie, monitorovanie a inšpekcia, 122 Hodnotenie a štúdie a 123 Informovanie a komunikácia, pričom platí, že jedna hlavná aktivita môže byť priradená iba k jednej oblasti intervencie. Oprávnené na poskytnutie príspevku budú výlučne projekty, ktoré svojimi aktivitami spadajú do rámca oprávnených aktivít OPII definovaného vo vyzvaní.</w:t>
            </w:r>
          </w:p>
          <w:p w:rsidR="00C61B19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</w:p>
          <w:p w:rsidR="00C61B19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91725B">
              <w:rPr>
                <w:rFonts w:cstheme="minorHAnsi"/>
                <w:b/>
                <w:i/>
                <w:color w:val="0000FF"/>
                <w:sz w:val="18"/>
                <w:szCs w:val="18"/>
              </w:rPr>
              <w:t>Popis hlavných aktivít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– hlavné aktivity musia byť definované tak, aby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 xml:space="preserve">ku každej hlavnej aktivite projektu mohol žiadateľ vybrať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  <w:u w:val="single"/>
              </w:rPr>
              <w:t>minimálne jeden merateľný ukazovateľ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>, ktorý musí predstavovať kvantifikáciu toho, čo sa realizáciou aktivity za požadované výdavky dosiahne.</w:t>
            </w:r>
          </w:p>
          <w:p w:rsidR="00C61B19" w:rsidRPr="0091725B" w:rsidRDefault="00C61B19" w:rsidP="00C61B19">
            <w:pPr>
              <w:spacing w:before="60"/>
              <w:rPr>
                <w:rFonts w:cstheme="min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 prípade, že bude pre sledovanie merateľných ukazovateľov projektu potrebné zahrnúť v harmonograme realizácie aktivít viaceré aktivity (podaktivity) pod jednu hlavnú aktivitu (napr. refundácia miezd, obstaranie výpočtovej techniky, zabezpečení vzdelávania zamestnancov  = realizácia projektu), žiadateľ uvedie rozdelenie aktivít (podaktivít) pod príslušné hlavné aktivity, ktoré budú k naplneniu prispievať.</w:t>
            </w:r>
          </w:p>
          <w:p w:rsidR="00C61B19" w:rsidRPr="0029663B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Žiadateľ popíše prípadnú nadväznosť výstupov projektu na iné už realizované aktivity technickej pomoci a súčasne uvedie, či navrhované výstupy nie sú v protiklade s inými aktivitami technickej pomoci a či nie sú voči nim duplicitné.</w:t>
            </w:r>
          </w:p>
          <w:p w:rsidR="00C61B19" w:rsidRPr="0029663B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Žiadateľ identifikuje potreby a problémy cieľových skupín a zároveň popíše, akým spôsobom projekt prispeje k ich riešeniu.  </w:t>
            </w:r>
          </w:p>
          <w:p w:rsidR="0054036D" w:rsidRPr="0054036D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Žiadateľ zároveň uvedie, či plánuje uplatniť/či bolo uplatnené zelené VO a ak áno, ako a v akej oblasti (tovary, služby, práce – napr. znížená spotreba energie, znížená spotreba vody, znížená spotreba surovín atď.).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54036D" w:rsidRPr="00C61B19" w:rsidRDefault="00BE7F24" w:rsidP="00C61B1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BC4728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Default="008462DC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  <w:p w:rsidR="0054036D" w:rsidRPr="0075785C" w:rsidRDefault="0054036D" w:rsidP="003E0CBA">
            <w:pPr>
              <w:rPr>
                <w:sz w:val="20"/>
                <w:szCs w:val="20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Irelevantné pre projekty spolufinancované z KF a EFRR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C61B19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  <w:r w:rsidR="0054036D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  <w:p w:rsidR="00C61B19" w:rsidRPr="00E47F5C" w:rsidRDefault="00C61B19" w:rsidP="00C61B19">
            <w:pPr>
              <w:rPr>
                <w:sz w:val="18"/>
                <w:szCs w:val="18"/>
              </w:rPr>
            </w:pP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 xml:space="preserve">V prípade projektov technickej pomoci je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Default="00280976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  <w:p w:rsidR="0054036D" w:rsidRPr="0075785C" w:rsidRDefault="0054036D">
            <w:pPr>
              <w:rPr>
                <w:sz w:val="20"/>
                <w:szCs w:val="20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napr.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dátum odovzdania diela zhotoviteľom objednávateľovi (žiadateľovi), prostredníctvom preberacieho protokolu)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  <w:p w:rsidR="0054036D" w:rsidRPr="00E47F5C" w:rsidRDefault="005403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Medzi podporné aktivity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patria-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 riadenie projektu, publicita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(informačné a pamätná tabuľa) 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a pod.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BC4728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</w:rPr>
              <w:t>(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Zoznam merateľných ukazovateľov projektu, ktoré je žiadateľ povinný priradiť k jednotlivým hlavným aktivitám projektu, tvorí prílohu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</w:t>
            </w:r>
            <w:r w:rsidR="00C61B19" w:rsidRPr="00FB038B">
              <w:rPr>
                <w:rFonts w:cstheme="minorHAnsi"/>
                <w:i/>
                <w:color w:val="0000FF"/>
                <w:sz w:val="18"/>
                <w:szCs w:val="18"/>
              </w:rPr>
              <w:t>č.</w:t>
            </w:r>
            <w:r w:rsidR="00DA441C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C61B19" w:rsidRPr="00BA08B8">
              <w:rPr>
                <w:rFonts w:cstheme="minorHAnsi"/>
                <w:i/>
                <w:color w:val="0000FF"/>
                <w:sz w:val="18"/>
                <w:szCs w:val="18"/>
              </w:rPr>
              <w:t>4</w:t>
            </w:r>
            <w:r w:rsidR="00C61B19" w:rsidRPr="00FB038B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C61B19" w:rsidRPr="006956D2">
              <w:rPr>
                <w:rFonts w:cstheme="minorHAnsi"/>
                <w:i/>
                <w:color w:val="0000FF"/>
                <w:sz w:val="18"/>
                <w:szCs w:val="18"/>
              </w:rPr>
              <w:t>Postupov pre TP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DA441C"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2F7398" w:rsidRPr="0075785C" w:rsidTr="00280976">
        <w:tc>
          <w:tcPr>
            <w:tcW w:w="704" w:type="dxa"/>
          </w:tcPr>
          <w:p w:rsidR="002F7398" w:rsidRPr="0075785C" w:rsidRDefault="002F7398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2F7398" w:rsidRDefault="002F7398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F7398" w:rsidRPr="002F393A" w:rsidRDefault="002F7398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– COV</w:t>
            </w:r>
          </w:p>
        </w:tc>
        <w:tc>
          <w:tcPr>
            <w:tcW w:w="5239" w:type="dxa"/>
          </w:tcPr>
          <w:p w:rsidR="003E0CBA" w:rsidRDefault="00BD21B3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6A6325">
              <w:rPr>
                <w:sz w:val="18"/>
                <w:szCs w:val="18"/>
              </w:rPr>
              <w:tab/>
            </w:r>
          </w:p>
          <w:p w:rsidR="006A6325" w:rsidRPr="00E47F5C" w:rsidRDefault="006A6325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Príklad: 1 000 €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 xml:space="preserve">– COVPGP  </w:t>
            </w:r>
          </w:p>
        </w:tc>
        <w:tc>
          <w:tcPr>
            <w:tcW w:w="5239" w:type="dxa"/>
          </w:tcPr>
          <w:p w:rsidR="003E0CBA" w:rsidRDefault="00BD21B3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6A6325">
              <w:rPr>
                <w:sz w:val="18"/>
                <w:szCs w:val="18"/>
              </w:rPr>
              <w:tab/>
            </w:r>
          </w:p>
          <w:p w:rsidR="006A6325" w:rsidRPr="006A6325" w:rsidRDefault="006A6325" w:rsidP="006A6325">
            <w:pPr>
              <w:tabs>
                <w:tab w:val="center" w:pos="2511"/>
              </w:tabs>
              <w:rPr>
                <w:i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1 150 € (suma vyplýva z výsledkov CBA, nevyplýva zo žiadnych údajov z formulára ŽoNFP. 1 150 €– 1 000 € = výdavky nad rámec finančnej medzery, t.j. 150 €)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 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ŠR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- %</w:t>
            </w:r>
            <w:r w:rsidR="006A6325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NFP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6A6325" w:rsidRDefault="006A6325" w:rsidP="006A6325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% spolufinancovania žiadateľ uvedie podľa bodu 1.4 Vyzvania.</w:t>
            </w:r>
          </w:p>
          <w:p w:rsidR="006A6325" w:rsidRPr="00E47F5C" w:rsidRDefault="006A6325" w:rsidP="006A6325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95%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950 €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–</w:t>
            </w:r>
            <w:r w:rsidR="006A6325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 xml:space="preserve">VZ  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50 €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6A6325" w:rsidRPr="0075785C" w:rsidTr="00AC5F1E">
        <w:tc>
          <w:tcPr>
            <w:tcW w:w="9062" w:type="dxa"/>
            <w:gridSpan w:val="3"/>
          </w:tcPr>
          <w:p w:rsidR="006A6325" w:rsidRPr="00C676FB" w:rsidRDefault="006A6325" w:rsidP="006A6325">
            <w:pPr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</w:pPr>
            <w:r w:rsidRPr="00C676FB"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  <w:t>V OPII sa  používajú nasledovné výrazy a skratky:</w:t>
            </w:r>
          </w:p>
          <w:p w:rsidR="006A6325" w:rsidRPr="00C676FB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oprávnené výdavky na realizáciu aktivít projektu v s</w:t>
            </w:r>
            <w:r w:rsidRPr="00C76654">
              <w:rPr>
                <w:rFonts w:cs="Times New Roman"/>
                <w:i/>
                <w:color w:val="0000FF"/>
                <w:sz w:val="18"/>
                <w:szCs w:val="18"/>
              </w:rPr>
              <w:t xml:space="preserve">úlade s pravidlami Stratégie financovania EŠIF pre programové obdobie 2014 - 2020 zverejnenej na </w:t>
            </w:r>
            <w:hyperlink r:id="rId7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COV =  NFP + vlastné zdroje prijímateľa v zmysle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Stratégie financovania EŠIF pre programové obdobie 2014 - 2020 zverejnenej na </w:t>
            </w:r>
            <w:hyperlink r:id="rId8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="00DA441C" w:rsidRPr="00DA441C">
              <w:rPr>
                <w:rStyle w:val="Hypertextovprepojenie"/>
                <w:i/>
                <w:sz w:val="18"/>
                <w:szCs w:val="18"/>
                <w:u w:val="none"/>
              </w:rPr>
              <w:t xml:space="preserve">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Pomer zdrojov financovania COV je uvedený v kapitole 1.4 konkrétneho vyzvania na predkladanie ŽoNFP. 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NFP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nenávratný finančný príspevok v súlade s pravidlami Stratégie financovania EŠIF pre programové obdobie 2014 - 2020 zverejnenej na </w:t>
            </w:r>
            <w:hyperlink r:id="rId9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. Zdroje NFP tvorí príspevok EÚ (KF/ERDF) a zodpovedajúce spolufinancovanie zo štátneho rozpočtu. Pomer zdrojov financovania EÚ a ŠR na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celkovom objeme NFP je uvedený v kapitole 1.4 konkrétneho vyzvania na predkladanie ŽoNFP. </w:t>
            </w:r>
          </w:p>
          <w:p w:rsidR="006A6325" w:rsidRPr="00C76654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VZ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vlastné zdroje žiadateľa/prijímateľa na realizáciu aktivít projektu v súlade s pravidlami Stratégie financovania EŠIF pre programové obdobie 2014 - 2020 zverejnenej na </w:t>
            </w:r>
            <w:hyperlink r:id="rId10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VZ = COV - NFP 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Pomer zdrojov financovania VZ je uvedený v kapitole 1.4 konkrétneho vyzvania na predkladanie ŽoNFP v stĺpci označenom „P“..</w:t>
            </w:r>
          </w:p>
          <w:p w:rsidR="006A6325" w:rsidRPr="00964D4E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964D4E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COVPGP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- celkové oprávnené výdavky pre projekt generujúci príjem vypočítané na základe výsledkov CBA. COVPGP = COV + oprávnené výdavky nad rámec finančnej medzery.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OV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- oprávnené výdavky. Časť oprávnených výdavkov prislúchajúcich na realizáciu aktivity alebo skupiny výdavkov z COV.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 xml:space="preserve">NV 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– neoprávnené výdavky, napr. DPH ak nie je oprávneným výdavkom.</w:t>
            </w:r>
          </w:p>
          <w:p w:rsidR="006A6325" w:rsidRPr="006A6325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CV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výdavky. CV = COV + NV (ak projekt negeneruje príjem) alebo CV = COVPGP + NV (ak projekt generuje príjem).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FF614C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/ých</w:t>
            </w:r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/ov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  <w:p w:rsidR="006A6325" w:rsidRPr="009C6EDE" w:rsidRDefault="006A6325" w:rsidP="00BD21B3">
            <w:pPr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 prípade, že nie je priradený príznak rizika pre príslušný merateľný ukazovateľ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  <w:p w:rsidR="006A6325" w:rsidRPr="009C6EDE" w:rsidRDefault="006A6325" w:rsidP="00AD41AC">
            <w:pPr>
              <w:pStyle w:val="Textkomentra"/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 prípade, že nie je priradený príznak rizika pre príslušný merateľný ukazovateľ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  <w:p w:rsidR="00217021" w:rsidRPr="003B57CA" w:rsidRDefault="00723567" w:rsidP="003B57C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>Názov relevantných PPP je uvedený v texte vyzvania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217021" w:rsidRDefault="00351D38" w:rsidP="003B5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  <w:p w:rsidR="00723567" w:rsidRPr="00535C5B" w:rsidRDefault="00723567" w:rsidP="00723567">
            <w:pPr>
              <w:rPr>
                <w:sz w:val="18"/>
                <w:szCs w:val="18"/>
              </w:rPr>
            </w:pP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>Spôsob overenia a forma preukázania splnenia podmienky poskytnutia príspevku sú uvedené v prílohe č. 1 Postupov TP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535C5B" w:rsidTr="00C22DB6">
        <w:tc>
          <w:tcPr>
            <w:tcW w:w="9062" w:type="dxa"/>
            <w:gridSpan w:val="3"/>
          </w:tcPr>
          <w:p w:rsidR="00535C5B" w:rsidRPr="00C22DB6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535C5B" w:rsidRPr="0075785C" w:rsidTr="00D95A19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535C5B" w:rsidRPr="009C6EDE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535C5B" w:rsidRPr="009C6EDE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535C5B" w:rsidRPr="0075785C" w:rsidTr="00AC5F1E">
        <w:tc>
          <w:tcPr>
            <w:tcW w:w="9062" w:type="dxa"/>
            <w:gridSpan w:val="3"/>
          </w:tcPr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 xml:space="preserve">Ja, dolupodpísaný žiadateľ (štatutárny orgán žiadateľa) čestne vyhlasujem, že: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prvá časť sekcie je preddefinovaný text)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spĺňam podmienky poskytnutia príspevku uvedené v príslušnej výzve,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skutočnosti, že na NFP nie je právny nárok,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251EE7">
              <w:rPr>
                <w:rFonts w:cstheme="minorHAnsi"/>
                <w:b/>
                <w:bCs/>
                <w:i/>
                <w:color w:val="000000"/>
                <w:szCs w:val="24"/>
              </w:rPr>
              <w:t>ochrane osobných údajov</w:t>
            </w:r>
            <w:r w:rsidRPr="00251EE7">
              <w:rPr>
                <w:rFonts w:cstheme="minorHAnsi"/>
                <w:i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S ohľadom na podmienky poskytnutia príspevku zároveň čestne vyhlasujem, že: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druhá časť sekcie je editovateľná zo strany RO v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i/>
              </w:rPr>
              <w:t>žiadateľ ani jeho štatutárny orgán, ani žiadny člen štatutárneho orgánu, ani prokurista/i, ani osoba splnomocnená zastupovať žiadateľa v konaní o ŽoNFP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dražbe,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E4153E">
              <w:rPr>
                <w:rFonts w:asciiTheme="minorHAnsi" w:hAnsiTheme="minorHAnsi" w:cstheme="minorHAnsi"/>
                <w:i/>
              </w:rPr>
              <w:t>realizácia projektu je navrhovaná v súlade s internými pravidlami odmeňovania zamestnancov žiadateľa (relevantné v prípade projektov v rámci špecifického cieľa 8.1 aktivity A),</w:t>
            </w:r>
          </w:p>
          <w:p w:rsidR="008C19A3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E4153E">
              <w:rPr>
                <w:rFonts w:asciiTheme="minorHAnsi" w:hAnsiTheme="minorHAnsi" w:cstheme="minorHAnsi"/>
                <w:i/>
              </w:rPr>
              <w:t>realizácia projektu je navrhovaná v súlade so systémom vzdelávania žiadateľa (relevantné v prípade projektov v rámci špecifického cieľa 8.1 aktivity B)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8C19A3">
              <w:rPr>
                <w:rFonts w:asciiTheme="minorHAnsi" w:hAnsiTheme="minorHAnsi" w:cstheme="minorHAnsi"/>
                <w:i/>
              </w:rPr>
              <w:t>realizácia projektu je navrhovaná v súlade s organizačnými postupmi žiadateľa k realizácii informačných a komunikačných aktivít (relevantné v prípade projektov v rámci špecifického cieľa 8.2)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535C5B" w:rsidRPr="00251EE7" w:rsidRDefault="008C19A3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4153E">
              <w:rPr>
                <w:rFonts w:asciiTheme="minorHAnsi" w:hAnsiTheme="minorHAnsi" w:cstheme="minorHAnsi"/>
                <w:i/>
              </w:rPr>
              <w:t>žiadateľ neporušil zákaz nelegálneho zamestnávania štátneho príslušníka tretej krajiny za obdobie 5 rokov predchádzajúcich podaniu ŽoNFP.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535C5B" w:rsidTr="0075785C">
        <w:tc>
          <w:tcPr>
            <w:tcW w:w="9062" w:type="dxa"/>
            <w:gridSpan w:val="3"/>
          </w:tcPr>
          <w:p w:rsidR="00535C5B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535C5B" w:rsidRPr="00F71CAF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C75939">
      <w:headerReference w:type="default" r:id="rId11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CF2" w:rsidRDefault="00552CF2" w:rsidP="006B0271">
      <w:pPr>
        <w:spacing w:after="0" w:line="240" w:lineRule="auto"/>
      </w:pPr>
      <w:r>
        <w:separator/>
      </w:r>
    </w:p>
  </w:endnote>
  <w:endnote w:type="continuationSeparator" w:id="0">
    <w:p w:rsidR="00552CF2" w:rsidRDefault="00552CF2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CF2" w:rsidRDefault="00552CF2" w:rsidP="006B0271">
      <w:pPr>
        <w:spacing w:after="0" w:line="240" w:lineRule="auto"/>
      </w:pPr>
      <w:r>
        <w:separator/>
      </w:r>
    </w:p>
  </w:footnote>
  <w:footnote w:type="continuationSeparator" w:id="0">
    <w:p w:rsidR="00552CF2" w:rsidRDefault="00552CF2" w:rsidP="006B0271">
      <w:pPr>
        <w:spacing w:after="0" w:line="240" w:lineRule="auto"/>
      </w:pPr>
      <w:r>
        <w:continuationSeparator/>
      </w:r>
    </w:p>
  </w:footnote>
  <w:footnote w:id="1">
    <w:p w:rsidR="008369BC" w:rsidRPr="00AD41AC" w:rsidRDefault="008369BC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8369BC" w:rsidRDefault="008369B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9BC" w:rsidRPr="00C75939" w:rsidRDefault="0017160A" w:rsidP="0017160A">
    <w:pPr>
      <w:pStyle w:val="Hlavika"/>
      <w:jc w:val="center"/>
    </w:pPr>
    <w:ins w:id="1" w:author="Autor">
      <w:r>
        <w:rPr>
          <w:noProof/>
        </w:rPr>
        <w:drawing>
          <wp:inline distT="0" distB="0" distL="0" distR="0" wp14:anchorId="54A6A491" wp14:editId="1804242C">
            <wp:extent cx="4248150" cy="514350"/>
            <wp:effectExtent l="0" t="0" r="0" b="0"/>
            <wp:docPr id="2" name="Obrázok 2" descr="logo OPII a MD_ES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logo OPII a MD_ESIF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160A"/>
    <w:rsid w:val="0017291D"/>
    <w:rsid w:val="00174657"/>
    <w:rsid w:val="001A25D8"/>
    <w:rsid w:val="001A520A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704F"/>
    <w:rsid w:val="0024440A"/>
    <w:rsid w:val="00244440"/>
    <w:rsid w:val="00251EE7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2F7398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241BA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35C5B"/>
    <w:rsid w:val="0054036D"/>
    <w:rsid w:val="00540E3E"/>
    <w:rsid w:val="00552CF2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022F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A6325"/>
    <w:rsid w:val="006B0271"/>
    <w:rsid w:val="006B05DF"/>
    <w:rsid w:val="006E7594"/>
    <w:rsid w:val="00713492"/>
    <w:rsid w:val="00714FE1"/>
    <w:rsid w:val="00723567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2211"/>
    <w:rsid w:val="0082648D"/>
    <w:rsid w:val="00834DAF"/>
    <w:rsid w:val="008369BC"/>
    <w:rsid w:val="008462DC"/>
    <w:rsid w:val="00861995"/>
    <w:rsid w:val="008746E8"/>
    <w:rsid w:val="008752EF"/>
    <w:rsid w:val="00890637"/>
    <w:rsid w:val="00893D4F"/>
    <w:rsid w:val="0089447B"/>
    <w:rsid w:val="008C19A3"/>
    <w:rsid w:val="008C55B4"/>
    <w:rsid w:val="008D037A"/>
    <w:rsid w:val="008E190C"/>
    <w:rsid w:val="008F1DC6"/>
    <w:rsid w:val="008F2334"/>
    <w:rsid w:val="00922374"/>
    <w:rsid w:val="00926B1C"/>
    <w:rsid w:val="00933680"/>
    <w:rsid w:val="00942FCF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F1E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C4728"/>
    <w:rsid w:val="00BD198F"/>
    <w:rsid w:val="00BD21B3"/>
    <w:rsid w:val="00BE7F24"/>
    <w:rsid w:val="00C12BE2"/>
    <w:rsid w:val="00C22DB6"/>
    <w:rsid w:val="00C411DA"/>
    <w:rsid w:val="00C527FC"/>
    <w:rsid w:val="00C61B19"/>
    <w:rsid w:val="00C63BFC"/>
    <w:rsid w:val="00C659E0"/>
    <w:rsid w:val="00C714D8"/>
    <w:rsid w:val="00C72C57"/>
    <w:rsid w:val="00C75939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26241"/>
    <w:rsid w:val="00D829A8"/>
    <w:rsid w:val="00D95A19"/>
    <w:rsid w:val="00DA441C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153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4AD"/>
    <w:rsid w:val="00FD5FF6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inance.gov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inance.gov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nance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5972</Words>
  <Characters>34045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2023-05-25T05:47:00Z</dcterms:modified>
</cp:coreProperties>
</file>